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0B0" w:rsidRPr="00BD70B0" w:rsidRDefault="00BD70B0" w:rsidP="00BD70B0">
      <w:pPr>
        <w:tabs>
          <w:tab w:val="right" w:pos="10207"/>
        </w:tabs>
        <w:spacing w:line="276" w:lineRule="auto"/>
        <w:ind w:right="-2"/>
        <w:jc w:val="right"/>
        <w:rPr>
          <w:b/>
          <w:sz w:val="22"/>
          <w:szCs w:val="22"/>
        </w:rPr>
      </w:pPr>
      <w:r w:rsidRPr="00BD70B0">
        <w:rPr>
          <w:b/>
          <w:sz w:val="22"/>
          <w:szCs w:val="22"/>
        </w:rPr>
        <w:t>“УТВЕРЖДАЮ”</w:t>
      </w:r>
    </w:p>
    <w:p w:rsidR="00BD70B0" w:rsidRPr="00BD70B0" w:rsidRDefault="00BD70B0" w:rsidP="00BD70B0">
      <w:pPr>
        <w:spacing w:line="276" w:lineRule="auto"/>
        <w:ind w:right="-1"/>
        <w:jc w:val="right"/>
        <w:rPr>
          <w:sz w:val="22"/>
          <w:szCs w:val="22"/>
        </w:rPr>
      </w:pPr>
      <w:r w:rsidRPr="00BD70B0">
        <w:rPr>
          <w:sz w:val="22"/>
          <w:szCs w:val="22"/>
        </w:rPr>
        <w:t>Первый заместитель директора</w:t>
      </w:r>
    </w:p>
    <w:p w:rsidR="00BD70B0" w:rsidRPr="00BD70B0" w:rsidRDefault="00BD70B0" w:rsidP="00BD70B0">
      <w:pPr>
        <w:spacing w:line="276" w:lineRule="auto"/>
        <w:ind w:right="-1"/>
        <w:jc w:val="right"/>
        <w:rPr>
          <w:sz w:val="22"/>
          <w:szCs w:val="22"/>
        </w:rPr>
      </w:pPr>
      <w:r w:rsidRPr="00BD70B0">
        <w:rPr>
          <w:sz w:val="22"/>
          <w:szCs w:val="22"/>
        </w:rPr>
        <w:t>-главный инженер</w:t>
      </w:r>
    </w:p>
    <w:p w:rsidR="00BD70B0" w:rsidRPr="00BD70B0" w:rsidRDefault="00BD70B0" w:rsidP="00BD70B0">
      <w:pPr>
        <w:spacing w:line="276" w:lineRule="auto"/>
        <w:ind w:right="-1"/>
        <w:jc w:val="right"/>
        <w:rPr>
          <w:sz w:val="22"/>
          <w:szCs w:val="22"/>
        </w:rPr>
      </w:pPr>
      <w:r w:rsidRPr="00BD70B0">
        <w:rPr>
          <w:sz w:val="22"/>
          <w:szCs w:val="22"/>
        </w:rPr>
        <w:t>филиала ПАО «</w:t>
      </w:r>
      <w:r w:rsidR="00424B1D">
        <w:rPr>
          <w:sz w:val="22"/>
          <w:szCs w:val="22"/>
        </w:rPr>
        <w:t>Россети</w:t>
      </w:r>
      <w:r w:rsidRPr="00BD70B0">
        <w:rPr>
          <w:sz w:val="22"/>
          <w:szCs w:val="22"/>
        </w:rPr>
        <w:t xml:space="preserve"> Центра»-«Липецкэнерго»</w:t>
      </w:r>
    </w:p>
    <w:p w:rsidR="00BD70B0" w:rsidRPr="00BD70B0" w:rsidRDefault="00BD70B0" w:rsidP="00BD70B0">
      <w:pPr>
        <w:tabs>
          <w:tab w:val="right" w:pos="10207"/>
        </w:tabs>
        <w:spacing w:line="276" w:lineRule="auto"/>
        <w:ind w:right="-2"/>
        <w:jc w:val="right"/>
        <w:rPr>
          <w:sz w:val="22"/>
          <w:szCs w:val="22"/>
        </w:rPr>
      </w:pPr>
      <w:r w:rsidRPr="00BD70B0">
        <w:rPr>
          <w:sz w:val="22"/>
          <w:szCs w:val="22"/>
        </w:rPr>
        <w:t>___________________</w:t>
      </w:r>
      <w:r w:rsidR="00424B1D">
        <w:rPr>
          <w:sz w:val="22"/>
          <w:szCs w:val="22"/>
        </w:rPr>
        <w:t>Боев М.В.</w:t>
      </w:r>
    </w:p>
    <w:p w:rsidR="00BD70B0" w:rsidRPr="00BD70B0" w:rsidRDefault="00BD70B0" w:rsidP="00BD70B0">
      <w:pPr>
        <w:spacing w:line="276" w:lineRule="auto"/>
        <w:ind w:right="-2"/>
        <w:jc w:val="right"/>
        <w:rPr>
          <w:caps/>
          <w:sz w:val="22"/>
          <w:szCs w:val="22"/>
        </w:rPr>
      </w:pPr>
      <w:r w:rsidRPr="00BD70B0">
        <w:rPr>
          <w:sz w:val="22"/>
          <w:szCs w:val="22"/>
        </w:rPr>
        <w:t>“_______” ________________ 20___г.</w:t>
      </w:r>
    </w:p>
    <w:p w:rsidR="009B75C6" w:rsidRPr="00BD70B0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4F6968" w:rsidRPr="00BD70B0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BD70B0">
        <w:rPr>
          <w:szCs w:val="28"/>
        </w:rPr>
        <w:t>ТЕХНИЧЕСКОЕ ЗАДАНИЕ</w:t>
      </w:r>
    </w:p>
    <w:p w:rsidR="00612811" w:rsidRPr="00BD70B0" w:rsidRDefault="004F6968" w:rsidP="00E172C1">
      <w:pPr>
        <w:ind w:firstLine="0"/>
        <w:jc w:val="center"/>
        <w:rPr>
          <w:sz w:val="24"/>
          <w:szCs w:val="24"/>
        </w:rPr>
      </w:pPr>
      <w:r w:rsidRPr="00BD70B0">
        <w:rPr>
          <w:b/>
          <w:sz w:val="28"/>
          <w:szCs w:val="28"/>
        </w:rPr>
        <w:t xml:space="preserve">на </w:t>
      </w:r>
      <w:r w:rsidR="00612811" w:rsidRPr="00BD70B0">
        <w:rPr>
          <w:b/>
          <w:sz w:val="28"/>
          <w:szCs w:val="28"/>
        </w:rPr>
        <w:t>поставку</w:t>
      </w:r>
      <w:r w:rsidR="00BA7D6E" w:rsidRPr="00BD70B0">
        <w:rPr>
          <w:b/>
          <w:sz w:val="28"/>
          <w:szCs w:val="28"/>
        </w:rPr>
        <w:t xml:space="preserve"> </w:t>
      </w:r>
      <w:r w:rsidR="00FF684B">
        <w:rPr>
          <w:b/>
          <w:sz w:val="28"/>
          <w:szCs w:val="28"/>
        </w:rPr>
        <w:t>строительных материалов</w:t>
      </w:r>
      <w:r w:rsidR="008D189A" w:rsidRPr="00BD70B0">
        <w:rPr>
          <w:b/>
          <w:sz w:val="28"/>
          <w:szCs w:val="28"/>
        </w:rPr>
        <w:t xml:space="preserve"> </w:t>
      </w:r>
      <w:r w:rsidR="009C0389" w:rsidRPr="00BD70B0">
        <w:rPr>
          <w:b/>
          <w:sz w:val="28"/>
          <w:szCs w:val="28"/>
        </w:rPr>
        <w:t xml:space="preserve">Лот № </w:t>
      </w:r>
      <w:r w:rsidR="00D41342" w:rsidRPr="00BD70B0">
        <w:rPr>
          <w:b/>
          <w:sz w:val="28"/>
          <w:szCs w:val="28"/>
        </w:rPr>
        <w:t>401</w:t>
      </w:r>
      <w:r w:rsidR="00940C4F" w:rsidRPr="00BD70B0">
        <w:rPr>
          <w:b/>
          <w:sz w:val="28"/>
          <w:szCs w:val="28"/>
          <w:lang w:val="en-US"/>
        </w:rPr>
        <w:t>L</w:t>
      </w:r>
    </w:p>
    <w:p w:rsidR="00020DD3" w:rsidRPr="00BD70B0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BD70B0" w:rsidRDefault="00A65E03" w:rsidP="00A65E03">
      <w:pPr>
        <w:tabs>
          <w:tab w:val="left" w:pos="993"/>
        </w:tabs>
        <w:spacing w:line="276" w:lineRule="auto"/>
        <w:ind w:left="360" w:firstLine="0"/>
        <w:rPr>
          <w:b/>
          <w:bCs/>
          <w:sz w:val="26"/>
          <w:szCs w:val="26"/>
        </w:rPr>
      </w:pPr>
      <w:r w:rsidRPr="00BD70B0">
        <w:rPr>
          <w:b/>
          <w:bCs/>
          <w:sz w:val="26"/>
          <w:szCs w:val="26"/>
        </w:rPr>
        <w:t xml:space="preserve">      1. </w:t>
      </w:r>
      <w:r w:rsidR="00612811" w:rsidRPr="00BD70B0">
        <w:rPr>
          <w:b/>
          <w:bCs/>
          <w:sz w:val="26"/>
          <w:szCs w:val="26"/>
        </w:rPr>
        <w:t xml:space="preserve">Технические требования к </w:t>
      </w:r>
      <w:r w:rsidR="000D4FD2" w:rsidRPr="00BD70B0">
        <w:rPr>
          <w:b/>
          <w:bCs/>
          <w:sz w:val="26"/>
          <w:szCs w:val="26"/>
        </w:rPr>
        <w:t>продукции</w:t>
      </w:r>
      <w:r w:rsidR="00612811" w:rsidRPr="00BD70B0">
        <w:rPr>
          <w:b/>
          <w:bCs/>
          <w:sz w:val="26"/>
          <w:szCs w:val="26"/>
        </w:rPr>
        <w:t>.</w:t>
      </w:r>
    </w:p>
    <w:p w:rsidR="00AD0D60" w:rsidRPr="00BD70B0" w:rsidRDefault="00750A8C" w:rsidP="00AD0D60">
      <w:pPr>
        <w:tabs>
          <w:tab w:val="left" w:pos="0"/>
        </w:tabs>
        <w:ind w:firstLine="709"/>
        <w:rPr>
          <w:sz w:val="24"/>
          <w:szCs w:val="24"/>
        </w:rPr>
      </w:pPr>
      <w:r w:rsidRPr="00BD70B0">
        <w:rPr>
          <w:bCs/>
        </w:rPr>
        <w:tab/>
      </w:r>
      <w:r w:rsidR="00AD0D60" w:rsidRPr="00BD70B0">
        <w:rPr>
          <w:sz w:val="24"/>
          <w:szCs w:val="24"/>
        </w:rPr>
        <w:t xml:space="preserve">1.1. Технические требования, характеристики </w:t>
      </w:r>
      <w:r w:rsidR="003D6374" w:rsidRPr="00BD70B0">
        <w:rPr>
          <w:sz w:val="24"/>
          <w:szCs w:val="24"/>
        </w:rPr>
        <w:t>строительных материалов</w:t>
      </w:r>
      <w:r w:rsidR="009374D8" w:rsidRPr="00BD70B0">
        <w:rPr>
          <w:b/>
          <w:sz w:val="28"/>
          <w:szCs w:val="28"/>
        </w:rPr>
        <w:t xml:space="preserve">  </w:t>
      </w:r>
      <w:r w:rsidR="00AD0D60" w:rsidRPr="00BD70B0">
        <w:rPr>
          <w:sz w:val="24"/>
          <w:szCs w:val="24"/>
        </w:rPr>
        <w:t xml:space="preserve"> должны соответствовать параметрам и быть не ниже приведенных значений</w:t>
      </w:r>
      <w:r w:rsidR="00E0513E">
        <w:rPr>
          <w:sz w:val="24"/>
          <w:szCs w:val="24"/>
        </w:rPr>
        <w:t xml:space="preserve"> в Приложении №1</w:t>
      </w:r>
    </w:p>
    <w:p w:rsidR="00FD19ED" w:rsidRPr="00BD70B0" w:rsidRDefault="008D189A" w:rsidP="008D189A">
      <w:pPr>
        <w:tabs>
          <w:tab w:val="left" w:pos="0"/>
        </w:tabs>
        <w:ind w:firstLine="0"/>
        <w:rPr>
          <w:b/>
          <w:color w:val="000000"/>
          <w:sz w:val="23"/>
          <w:szCs w:val="23"/>
        </w:rPr>
      </w:pPr>
      <w:r w:rsidRPr="00BD70B0">
        <w:rPr>
          <w:b/>
          <w:color w:val="000000"/>
          <w:sz w:val="23"/>
          <w:szCs w:val="23"/>
        </w:rPr>
        <w:t xml:space="preserve">          </w:t>
      </w:r>
      <w:r w:rsidR="00F32CCE" w:rsidRPr="00BD70B0">
        <w:rPr>
          <w:b/>
          <w:color w:val="000000"/>
          <w:sz w:val="23"/>
          <w:szCs w:val="23"/>
        </w:rPr>
        <w:t xml:space="preserve">   </w:t>
      </w:r>
    </w:p>
    <w:p w:rsidR="00FD19ED" w:rsidRPr="00BD70B0" w:rsidRDefault="00FD19ED" w:rsidP="008D189A">
      <w:pPr>
        <w:tabs>
          <w:tab w:val="left" w:pos="0"/>
        </w:tabs>
        <w:ind w:firstLine="0"/>
        <w:rPr>
          <w:b/>
          <w:color w:val="000000"/>
          <w:sz w:val="23"/>
          <w:szCs w:val="23"/>
        </w:rPr>
      </w:pPr>
    </w:p>
    <w:p w:rsidR="00612811" w:rsidRPr="00BD70B0" w:rsidRDefault="00A65E03" w:rsidP="008D189A">
      <w:pPr>
        <w:tabs>
          <w:tab w:val="left" w:pos="0"/>
        </w:tabs>
        <w:ind w:firstLine="0"/>
        <w:rPr>
          <w:b/>
          <w:bCs/>
          <w:sz w:val="26"/>
          <w:szCs w:val="26"/>
        </w:rPr>
      </w:pPr>
      <w:r w:rsidRPr="00BD70B0">
        <w:rPr>
          <w:b/>
          <w:color w:val="000000"/>
          <w:sz w:val="23"/>
          <w:szCs w:val="23"/>
        </w:rPr>
        <w:t>2</w:t>
      </w:r>
      <w:r w:rsidR="008D189A" w:rsidRPr="00BD70B0">
        <w:rPr>
          <w:color w:val="000000"/>
          <w:sz w:val="23"/>
          <w:szCs w:val="23"/>
        </w:rPr>
        <w:t>.</w:t>
      </w:r>
      <w:r w:rsidR="00612811" w:rsidRPr="00BD70B0">
        <w:rPr>
          <w:b/>
          <w:bCs/>
          <w:sz w:val="26"/>
          <w:szCs w:val="26"/>
        </w:rPr>
        <w:t>Общие требования.</w:t>
      </w:r>
    </w:p>
    <w:p w:rsidR="00612811" w:rsidRPr="00BD70B0" w:rsidRDefault="00A70153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ab/>
      </w:r>
      <w:r w:rsidR="00044AD9" w:rsidRPr="00BD70B0">
        <w:rPr>
          <w:sz w:val="24"/>
          <w:szCs w:val="24"/>
        </w:rPr>
        <w:t xml:space="preserve"> </w:t>
      </w:r>
      <w:r w:rsidR="00612811" w:rsidRPr="00BD70B0">
        <w:rPr>
          <w:sz w:val="24"/>
          <w:szCs w:val="24"/>
        </w:rPr>
        <w:t>К поставке допуска</w:t>
      </w:r>
      <w:r w:rsidR="00BA0A66" w:rsidRPr="00BD70B0">
        <w:rPr>
          <w:sz w:val="24"/>
          <w:szCs w:val="24"/>
        </w:rPr>
        <w:t>е</w:t>
      </w:r>
      <w:r w:rsidR="00612811" w:rsidRPr="00BD70B0">
        <w:rPr>
          <w:sz w:val="24"/>
          <w:szCs w:val="24"/>
        </w:rPr>
        <w:t xml:space="preserve">тся </w:t>
      </w:r>
      <w:r w:rsidR="00BA2AD5" w:rsidRPr="00BD70B0">
        <w:rPr>
          <w:sz w:val="24"/>
          <w:szCs w:val="24"/>
        </w:rPr>
        <w:t>продукция</w:t>
      </w:r>
      <w:r w:rsidR="00612811" w:rsidRPr="00BD70B0">
        <w:rPr>
          <w:sz w:val="24"/>
          <w:szCs w:val="24"/>
        </w:rPr>
        <w:t>, отвечающ</w:t>
      </w:r>
      <w:r w:rsidR="00BA2AD5" w:rsidRPr="00BD70B0">
        <w:rPr>
          <w:sz w:val="24"/>
          <w:szCs w:val="24"/>
        </w:rPr>
        <w:t xml:space="preserve">ая </w:t>
      </w:r>
      <w:r w:rsidR="00612811" w:rsidRPr="00BD70B0">
        <w:rPr>
          <w:sz w:val="24"/>
          <w:szCs w:val="24"/>
        </w:rPr>
        <w:t>следующим требованиям: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 xml:space="preserve">продукция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 xml:space="preserve">продукция должна изготавливаться согласно требованиям нормативной документации, действующей на территории РФ. 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BD70B0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BD70B0">
        <w:rPr>
          <w:sz w:val="24"/>
          <w:szCs w:val="24"/>
        </w:rPr>
        <w:t>товар должен быть пригоден для целей, для которых товар такого рода обычно используется.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>товар</w:t>
      </w:r>
      <w:r w:rsidR="00A70153" w:rsidRPr="00BD70B0">
        <w:rPr>
          <w:sz w:val="24"/>
          <w:szCs w:val="24"/>
        </w:rPr>
        <w:t xml:space="preserve"> должен поставляться в упаковке</w:t>
      </w:r>
      <w:r w:rsidRPr="00BD70B0">
        <w:rPr>
          <w:sz w:val="24"/>
          <w:szCs w:val="24"/>
        </w:rPr>
        <w:t>, способной предотвратить его повреждение или порчу во время перевозки, передачи Заказчику и дальнейшего хранения.</w:t>
      </w:r>
    </w:p>
    <w:p w:rsidR="00E172C1" w:rsidRPr="00BD70B0" w:rsidRDefault="00A70153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 xml:space="preserve">поставляемый товар </w:t>
      </w:r>
      <w:r w:rsidR="00E172C1" w:rsidRPr="00BD70B0">
        <w:rPr>
          <w:sz w:val="24"/>
          <w:szCs w:val="24"/>
        </w:rPr>
        <w:t>должен соответствовать функциональным характеристикам, установленным производителем для предлагаемого к поставке товара,</w:t>
      </w:r>
    </w:p>
    <w:p w:rsidR="00FB7AEF" w:rsidRPr="00BD70B0" w:rsidRDefault="00F66FC0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>наличие заключени</w:t>
      </w:r>
      <w:r w:rsidR="00FB7AEF" w:rsidRPr="00BD70B0">
        <w:rPr>
          <w:sz w:val="24"/>
          <w:szCs w:val="24"/>
        </w:rPr>
        <w:t>я</w:t>
      </w:r>
      <w:r w:rsidRPr="00BD70B0">
        <w:rPr>
          <w:sz w:val="24"/>
          <w:szCs w:val="24"/>
        </w:rPr>
        <w:t xml:space="preserve"> о соответствии требованиям СанПиН и други</w:t>
      </w:r>
      <w:r w:rsidR="00FB7AEF" w:rsidRPr="00BD70B0">
        <w:rPr>
          <w:sz w:val="24"/>
          <w:szCs w:val="24"/>
        </w:rPr>
        <w:t>м</w:t>
      </w:r>
      <w:r w:rsidRPr="00BD70B0">
        <w:rPr>
          <w:sz w:val="24"/>
          <w:szCs w:val="24"/>
        </w:rPr>
        <w:t xml:space="preserve"> документ</w:t>
      </w:r>
      <w:r w:rsidR="00FB7AEF" w:rsidRPr="00BD70B0">
        <w:rPr>
          <w:sz w:val="24"/>
          <w:szCs w:val="24"/>
        </w:rPr>
        <w:t>ам</w:t>
      </w:r>
      <w:r w:rsidRPr="00BD70B0">
        <w:rPr>
          <w:sz w:val="24"/>
          <w:szCs w:val="24"/>
        </w:rPr>
        <w:t xml:space="preserve">, </w:t>
      </w:r>
      <w:r w:rsidR="00FB7AEF" w:rsidRPr="00BD70B0">
        <w:rPr>
          <w:sz w:val="24"/>
          <w:szCs w:val="24"/>
        </w:rPr>
        <w:t>устанавливающим требования к</w:t>
      </w:r>
      <w:r w:rsidRPr="00BD70B0">
        <w:rPr>
          <w:sz w:val="24"/>
          <w:szCs w:val="24"/>
        </w:rPr>
        <w:t xml:space="preserve"> качеств</w:t>
      </w:r>
      <w:r w:rsidR="00FB7AEF" w:rsidRPr="00BD70B0">
        <w:rPr>
          <w:sz w:val="24"/>
          <w:szCs w:val="24"/>
        </w:rPr>
        <w:t>у</w:t>
      </w:r>
      <w:r w:rsidRPr="00BD70B0">
        <w:rPr>
          <w:sz w:val="24"/>
          <w:szCs w:val="24"/>
        </w:rPr>
        <w:t xml:space="preserve"> и </w:t>
      </w:r>
      <w:r w:rsidR="00FB7AEF" w:rsidRPr="00BD70B0">
        <w:rPr>
          <w:sz w:val="24"/>
          <w:szCs w:val="24"/>
        </w:rPr>
        <w:t xml:space="preserve">экологической </w:t>
      </w:r>
      <w:r w:rsidRPr="00BD70B0">
        <w:rPr>
          <w:sz w:val="24"/>
          <w:szCs w:val="24"/>
        </w:rPr>
        <w:t>безопасност</w:t>
      </w:r>
      <w:r w:rsidR="00FB7AEF" w:rsidRPr="00BD70B0">
        <w:rPr>
          <w:sz w:val="24"/>
          <w:szCs w:val="24"/>
        </w:rPr>
        <w:t>и продукции</w:t>
      </w:r>
      <w:r w:rsidR="004D4E32" w:rsidRPr="00BD70B0">
        <w:rPr>
          <w:sz w:val="24"/>
          <w:szCs w:val="24"/>
        </w:rPr>
        <w:t>.</w:t>
      </w:r>
      <w:r w:rsidRPr="00BD70B0">
        <w:rPr>
          <w:sz w:val="24"/>
          <w:szCs w:val="24"/>
        </w:rPr>
        <w:t xml:space="preserve"> 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 xml:space="preserve">качество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940C4F" w:rsidRPr="00BD70B0" w:rsidRDefault="00E172C1" w:rsidP="00F64D20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  <w:r w:rsidRPr="00BD70B0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940C4F" w:rsidRPr="00BD70B0" w:rsidRDefault="00940C4F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</w:p>
    <w:p w:rsidR="00374206" w:rsidRDefault="00374206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</w:p>
    <w:p w:rsidR="00612811" w:rsidRPr="00BD70B0" w:rsidRDefault="00A65E03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  <w:r w:rsidRPr="00BD70B0">
        <w:rPr>
          <w:b/>
          <w:bCs/>
          <w:sz w:val="26"/>
          <w:szCs w:val="26"/>
        </w:rPr>
        <w:t>3</w:t>
      </w:r>
      <w:r w:rsidR="00F32CCE" w:rsidRPr="00BD70B0">
        <w:rPr>
          <w:b/>
          <w:bCs/>
          <w:sz w:val="26"/>
          <w:szCs w:val="26"/>
        </w:rPr>
        <w:t xml:space="preserve">. </w:t>
      </w:r>
      <w:r w:rsidR="00E84D00">
        <w:rPr>
          <w:b/>
          <w:bCs/>
          <w:sz w:val="26"/>
          <w:szCs w:val="26"/>
        </w:rPr>
        <w:t>Условия поставки</w:t>
      </w:r>
    </w:p>
    <w:p w:rsidR="000567DF" w:rsidRDefault="00A70153" w:rsidP="00940C4F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ab/>
      </w:r>
      <w:r w:rsidR="00E84D00">
        <w:rPr>
          <w:sz w:val="24"/>
          <w:szCs w:val="24"/>
        </w:rPr>
        <w:t>Сыпучие строительные материалы поставляются отдельными партиями</w:t>
      </w:r>
      <w:r w:rsidR="00626E57">
        <w:rPr>
          <w:sz w:val="24"/>
          <w:szCs w:val="24"/>
        </w:rPr>
        <w:t xml:space="preserve"> автотранспортом с возможностью задней и боковой разгрузкой</w:t>
      </w:r>
      <w:r w:rsidR="00E84D00">
        <w:rPr>
          <w:sz w:val="24"/>
          <w:szCs w:val="24"/>
        </w:rPr>
        <w:t xml:space="preserve"> по заявкам со стороны филиала. Объем по заявке составляет от 1</w:t>
      </w:r>
      <w:r w:rsidR="00626E57">
        <w:rPr>
          <w:sz w:val="24"/>
          <w:szCs w:val="24"/>
        </w:rPr>
        <w:t xml:space="preserve"> </w:t>
      </w:r>
      <w:r w:rsidR="00E84D00">
        <w:rPr>
          <w:sz w:val="24"/>
          <w:szCs w:val="24"/>
        </w:rPr>
        <w:t>м.куб. до 3</w:t>
      </w:r>
      <w:r w:rsidR="00626E57">
        <w:rPr>
          <w:sz w:val="24"/>
          <w:szCs w:val="24"/>
        </w:rPr>
        <w:t xml:space="preserve"> </w:t>
      </w:r>
      <w:r w:rsidR="00E84D00">
        <w:rPr>
          <w:sz w:val="24"/>
          <w:szCs w:val="24"/>
        </w:rPr>
        <w:t>м. куб.</w:t>
      </w:r>
      <w:r w:rsidR="00626E57">
        <w:rPr>
          <w:sz w:val="24"/>
          <w:szCs w:val="24"/>
        </w:rPr>
        <w:t xml:space="preserve"> (в случае с щебнем в пересчете на указанный объем). </w:t>
      </w:r>
      <w:r w:rsidR="00BA4908">
        <w:rPr>
          <w:sz w:val="24"/>
          <w:szCs w:val="24"/>
        </w:rPr>
        <w:t xml:space="preserve"> Доставка осуществляется по г. Липецку, к месту проведения работ. Срок поставки не позднее следующего дня от даты заявки. </w:t>
      </w:r>
    </w:p>
    <w:p w:rsidR="004F4E9E" w:rsidRPr="00BD70B0" w:rsidRDefault="000567DF" w:rsidP="000567DF">
      <w:pPr>
        <w:pStyle w:val="ad"/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Срок поставки всего количества материалов – в течении 6 месяцев со дня заключения договора, но не позднее 30.06.2022 года.</w:t>
      </w:r>
      <w:r w:rsidR="00E84D00">
        <w:rPr>
          <w:sz w:val="24"/>
          <w:szCs w:val="24"/>
        </w:rPr>
        <w:t xml:space="preserve">  </w:t>
      </w:r>
      <w:r w:rsidR="00F32CCE" w:rsidRPr="00BD70B0">
        <w:rPr>
          <w:sz w:val="24"/>
          <w:szCs w:val="24"/>
        </w:rPr>
        <w:t xml:space="preserve"> </w:t>
      </w:r>
    </w:p>
    <w:p w:rsidR="00E0513E" w:rsidRDefault="00E0513E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</w:p>
    <w:p w:rsidR="00732291" w:rsidRPr="00BD70B0" w:rsidRDefault="00A65E03" w:rsidP="008D189A">
      <w:pPr>
        <w:tabs>
          <w:tab w:val="left" w:pos="993"/>
        </w:tabs>
        <w:spacing w:line="276" w:lineRule="auto"/>
        <w:ind w:left="567" w:firstLine="142"/>
        <w:jc w:val="left"/>
        <w:rPr>
          <w:sz w:val="26"/>
          <w:szCs w:val="26"/>
        </w:rPr>
      </w:pPr>
      <w:r w:rsidRPr="00BD70B0">
        <w:rPr>
          <w:b/>
          <w:bCs/>
          <w:sz w:val="26"/>
          <w:szCs w:val="26"/>
        </w:rPr>
        <w:t>4</w:t>
      </w:r>
      <w:r w:rsidR="00F32CCE" w:rsidRPr="00BD70B0">
        <w:rPr>
          <w:b/>
          <w:bCs/>
          <w:sz w:val="26"/>
          <w:szCs w:val="26"/>
        </w:rPr>
        <w:t xml:space="preserve">. </w:t>
      </w:r>
      <w:r w:rsidR="00EA00A8" w:rsidRPr="00BD70B0">
        <w:rPr>
          <w:b/>
          <w:bCs/>
          <w:sz w:val="26"/>
          <w:szCs w:val="26"/>
        </w:rPr>
        <w:t xml:space="preserve">Требования к </w:t>
      </w:r>
      <w:r w:rsidR="000D4FD2" w:rsidRPr="00BD70B0">
        <w:rPr>
          <w:b/>
          <w:bCs/>
          <w:sz w:val="26"/>
          <w:szCs w:val="26"/>
        </w:rPr>
        <w:t>продукции</w:t>
      </w:r>
      <w:r w:rsidR="00BA4908">
        <w:rPr>
          <w:b/>
          <w:bCs/>
          <w:sz w:val="26"/>
          <w:szCs w:val="26"/>
        </w:rPr>
        <w:t>, объем поставки</w:t>
      </w:r>
    </w:p>
    <w:p w:rsidR="00612811" w:rsidRDefault="00732291" w:rsidP="00940C4F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4"/>
          <w:szCs w:val="24"/>
        </w:rPr>
      </w:pPr>
      <w:r w:rsidRPr="00BD70B0">
        <w:rPr>
          <w:sz w:val="24"/>
          <w:szCs w:val="24"/>
        </w:rPr>
        <w:t>Товар</w:t>
      </w:r>
      <w:r w:rsidR="00DD2421" w:rsidRPr="00BD70B0">
        <w:rPr>
          <w:sz w:val="24"/>
          <w:szCs w:val="24"/>
        </w:rPr>
        <w:t xml:space="preserve"> долж</w:t>
      </w:r>
      <w:r w:rsidRPr="00BD70B0">
        <w:rPr>
          <w:sz w:val="24"/>
          <w:szCs w:val="24"/>
        </w:rPr>
        <w:t>е</w:t>
      </w:r>
      <w:r w:rsidR="00DD2421" w:rsidRPr="00BD70B0">
        <w:rPr>
          <w:sz w:val="24"/>
          <w:szCs w:val="24"/>
        </w:rPr>
        <w:t xml:space="preserve">н обеспечивать </w:t>
      </w:r>
      <w:r w:rsidR="00BA4908">
        <w:rPr>
          <w:sz w:val="24"/>
          <w:szCs w:val="24"/>
        </w:rPr>
        <w:t>требования, предъявляемым к данной продукции. Фракция песка и щебня, общий объем по договору должны соответствовать нижеследующей таблице:</w:t>
      </w:r>
    </w:p>
    <w:p w:rsidR="00BA4908" w:rsidRDefault="00BA4908" w:rsidP="00940C4F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4"/>
          <w:szCs w:val="24"/>
        </w:rPr>
      </w:pPr>
    </w:p>
    <w:tbl>
      <w:tblPr>
        <w:tblW w:w="8160" w:type="dxa"/>
        <w:tblInd w:w="-5" w:type="dxa"/>
        <w:tblLook w:val="04A0" w:firstRow="1" w:lastRow="0" w:firstColumn="1" w:lastColumn="0" w:noHBand="0" w:noVBand="1"/>
      </w:tblPr>
      <w:tblGrid>
        <w:gridCol w:w="769"/>
        <w:gridCol w:w="5211"/>
        <w:gridCol w:w="1080"/>
        <w:gridCol w:w="1417"/>
      </w:tblGrid>
      <w:tr w:rsidR="00BA4908" w:rsidRPr="00BA4908" w:rsidTr="00BA4908">
        <w:trPr>
          <w:trHeight w:val="30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№п/п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Краткий текст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ЕИ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BA4908" w:rsidRPr="00BA4908" w:rsidTr="00BA4908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Песок карьерный модуль крупности 0,7-1,2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М3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300</w:t>
            </w:r>
          </w:p>
        </w:tc>
      </w:tr>
      <w:tr w:rsidR="00BA4908" w:rsidRPr="00BA4908" w:rsidTr="00BA4908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2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Щебень известняковый фракция 8-25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200</w:t>
            </w:r>
          </w:p>
        </w:tc>
      </w:tr>
    </w:tbl>
    <w:p w:rsidR="00E0513E" w:rsidRDefault="00E0513E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</w:p>
    <w:p w:rsidR="00612811" w:rsidRPr="00BD70B0" w:rsidRDefault="00A65E03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  <w:r w:rsidRPr="00BD70B0">
        <w:rPr>
          <w:b/>
          <w:bCs/>
          <w:sz w:val="26"/>
          <w:szCs w:val="26"/>
        </w:rPr>
        <w:t>5</w:t>
      </w:r>
      <w:r w:rsidR="00F32CCE" w:rsidRPr="00BD70B0">
        <w:rPr>
          <w:b/>
          <w:bCs/>
          <w:sz w:val="26"/>
          <w:szCs w:val="26"/>
        </w:rPr>
        <w:t xml:space="preserve">. </w:t>
      </w:r>
      <w:r w:rsidR="006004FC" w:rsidRPr="00BD70B0">
        <w:rPr>
          <w:b/>
          <w:bCs/>
          <w:sz w:val="26"/>
          <w:szCs w:val="26"/>
        </w:rPr>
        <w:t>Маркировка, с</w:t>
      </w:r>
      <w:r w:rsidR="00612811" w:rsidRPr="00BD70B0">
        <w:rPr>
          <w:b/>
          <w:bCs/>
          <w:sz w:val="26"/>
          <w:szCs w:val="26"/>
        </w:rPr>
        <w:t>остав</w:t>
      </w:r>
      <w:r w:rsidR="00BD70B0" w:rsidRPr="00BD70B0">
        <w:rPr>
          <w:b/>
          <w:bCs/>
          <w:sz w:val="26"/>
          <w:szCs w:val="26"/>
        </w:rPr>
        <w:t xml:space="preserve"> технической и эксплуатационной</w:t>
      </w:r>
      <w:r w:rsidR="00612811" w:rsidRPr="00BD70B0">
        <w:rPr>
          <w:b/>
          <w:bCs/>
          <w:sz w:val="26"/>
          <w:szCs w:val="26"/>
        </w:rPr>
        <w:t xml:space="preserve"> документации.</w:t>
      </w:r>
    </w:p>
    <w:p w:rsidR="00C40063" w:rsidRDefault="00FC1B80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ab/>
      </w:r>
      <w:r w:rsidR="00AF7E4D">
        <w:rPr>
          <w:sz w:val="24"/>
          <w:szCs w:val="24"/>
        </w:rPr>
        <w:t>Н</w:t>
      </w:r>
      <w:r w:rsidR="00BD7FD7" w:rsidRPr="00BD70B0">
        <w:rPr>
          <w:sz w:val="24"/>
          <w:szCs w:val="24"/>
        </w:rPr>
        <w:t>а товар должны</w:t>
      </w:r>
      <w:r w:rsidR="00BA4908">
        <w:rPr>
          <w:sz w:val="24"/>
          <w:szCs w:val="24"/>
        </w:rPr>
        <w:t xml:space="preserve"> быть предоставлен </w:t>
      </w:r>
      <w:r w:rsidR="00AF7E4D">
        <w:rPr>
          <w:sz w:val="24"/>
          <w:szCs w:val="24"/>
        </w:rPr>
        <w:t>паспорт</w:t>
      </w:r>
      <w:r w:rsidR="00C40063">
        <w:rPr>
          <w:sz w:val="24"/>
          <w:szCs w:val="24"/>
        </w:rPr>
        <w:t xml:space="preserve"> на строительные материалы.</w:t>
      </w:r>
    </w:p>
    <w:p w:rsidR="00BD7FD7" w:rsidRPr="00BD70B0" w:rsidRDefault="00C40063" w:rsidP="00C40063">
      <w:pPr>
        <w:pStyle w:val="ad"/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Товар должен быть из узаконенных мест добычи с предоставлением подтверждающих документов</w:t>
      </w:r>
      <w:r w:rsidR="00BA4908">
        <w:rPr>
          <w:sz w:val="24"/>
          <w:szCs w:val="24"/>
        </w:rPr>
        <w:t>.</w:t>
      </w:r>
    </w:p>
    <w:p w:rsidR="005D17A5" w:rsidRPr="00BD70B0" w:rsidRDefault="00FC1B80" w:rsidP="00940C4F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ab/>
      </w:r>
      <w:r w:rsidR="00BD7FD7" w:rsidRPr="00BD70B0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BA4908" w:rsidRDefault="00BA4908" w:rsidP="008D189A">
      <w:pPr>
        <w:tabs>
          <w:tab w:val="left" w:pos="1134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</w:p>
    <w:p w:rsidR="00C45857" w:rsidRDefault="00C45857" w:rsidP="0041261A">
      <w:pPr>
        <w:pStyle w:val="ad"/>
        <w:tabs>
          <w:tab w:val="left" w:pos="0"/>
          <w:tab w:val="left" w:pos="1134"/>
        </w:tabs>
        <w:spacing w:line="276" w:lineRule="auto"/>
        <w:ind w:hanging="720"/>
        <w:rPr>
          <w:sz w:val="24"/>
          <w:szCs w:val="24"/>
        </w:rPr>
      </w:pPr>
    </w:p>
    <w:p w:rsidR="00D93C4A" w:rsidRPr="00BD70B0" w:rsidRDefault="00D93C4A" w:rsidP="00D93C4A">
      <w:pPr>
        <w:pStyle w:val="ad"/>
        <w:tabs>
          <w:tab w:val="left" w:pos="0"/>
          <w:tab w:val="left" w:pos="1134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19349A">
        <w:rPr>
          <w:sz w:val="24"/>
          <w:szCs w:val="24"/>
        </w:rPr>
        <w:t>службы эксплуатации зданий и сооружений</w:t>
      </w:r>
      <w:r w:rsidR="0041261A">
        <w:rPr>
          <w:sz w:val="24"/>
          <w:szCs w:val="24"/>
        </w:rPr>
        <w:tab/>
      </w:r>
      <w:r w:rsidR="0041261A">
        <w:rPr>
          <w:sz w:val="24"/>
          <w:szCs w:val="24"/>
        </w:rPr>
        <w:tab/>
      </w:r>
      <w:r w:rsidR="0041261A">
        <w:rPr>
          <w:sz w:val="24"/>
          <w:szCs w:val="24"/>
        </w:rPr>
        <w:tab/>
      </w:r>
      <w:r w:rsidR="0019349A">
        <w:rPr>
          <w:sz w:val="24"/>
          <w:szCs w:val="24"/>
        </w:rPr>
        <w:t>Филатов И.В.</w:t>
      </w:r>
    </w:p>
    <w:p w:rsidR="00497866" w:rsidRPr="00BD70B0" w:rsidRDefault="00497866" w:rsidP="0041261A">
      <w:pPr>
        <w:pStyle w:val="ad"/>
        <w:tabs>
          <w:tab w:val="left" w:pos="0"/>
          <w:tab w:val="left" w:pos="1134"/>
        </w:tabs>
        <w:spacing w:line="276" w:lineRule="auto"/>
        <w:ind w:hanging="720"/>
        <w:rPr>
          <w:sz w:val="24"/>
          <w:szCs w:val="24"/>
        </w:rPr>
      </w:pPr>
    </w:p>
    <w:sectPr w:rsidR="00497866" w:rsidRPr="00BD70B0" w:rsidSect="00374206">
      <w:headerReference w:type="even" r:id="rId11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DAB" w:rsidRDefault="00507DAB">
      <w:r>
        <w:separator/>
      </w:r>
    </w:p>
  </w:endnote>
  <w:endnote w:type="continuationSeparator" w:id="0">
    <w:p w:rsidR="00507DAB" w:rsidRDefault="00507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DAB" w:rsidRDefault="00507DAB">
      <w:r>
        <w:separator/>
      </w:r>
    </w:p>
  </w:footnote>
  <w:footnote w:type="continuationSeparator" w:id="0">
    <w:p w:rsidR="00507DAB" w:rsidRDefault="00507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72378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B0A1605"/>
    <w:multiLevelType w:val="hybridMultilevel"/>
    <w:tmpl w:val="10A49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1140"/>
        </w:tabs>
        <w:ind w:left="1140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DEC513E"/>
    <w:multiLevelType w:val="hybridMultilevel"/>
    <w:tmpl w:val="87F65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74F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49CF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67DF"/>
    <w:rsid w:val="00057FBD"/>
    <w:rsid w:val="000630F6"/>
    <w:rsid w:val="00064651"/>
    <w:rsid w:val="00071958"/>
    <w:rsid w:val="00073B6B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D69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308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176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0C80"/>
    <w:rsid w:val="00192E02"/>
    <w:rsid w:val="0019349A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4D74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0A9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7A4"/>
    <w:rsid w:val="00257D81"/>
    <w:rsid w:val="00260A64"/>
    <w:rsid w:val="0026458C"/>
    <w:rsid w:val="00265CEA"/>
    <w:rsid w:val="00265E47"/>
    <w:rsid w:val="002662E7"/>
    <w:rsid w:val="00266EA4"/>
    <w:rsid w:val="00267C77"/>
    <w:rsid w:val="00270D29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B7C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C2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09DE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3A8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665D7"/>
    <w:rsid w:val="00370C33"/>
    <w:rsid w:val="003735E0"/>
    <w:rsid w:val="00374206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2B89"/>
    <w:rsid w:val="003C32E6"/>
    <w:rsid w:val="003C3957"/>
    <w:rsid w:val="003C67A5"/>
    <w:rsid w:val="003D02A2"/>
    <w:rsid w:val="003D1ACA"/>
    <w:rsid w:val="003D224E"/>
    <w:rsid w:val="003D5C30"/>
    <w:rsid w:val="003D6374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261A"/>
    <w:rsid w:val="004153BA"/>
    <w:rsid w:val="00415731"/>
    <w:rsid w:val="00416124"/>
    <w:rsid w:val="00417997"/>
    <w:rsid w:val="00417D87"/>
    <w:rsid w:val="00424173"/>
    <w:rsid w:val="00424B1D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FBD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F90"/>
    <w:rsid w:val="004E4196"/>
    <w:rsid w:val="004E474C"/>
    <w:rsid w:val="004E6C6E"/>
    <w:rsid w:val="004F4028"/>
    <w:rsid w:val="004F4E9E"/>
    <w:rsid w:val="004F517F"/>
    <w:rsid w:val="004F5C65"/>
    <w:rsid w:val="004F6968"/>
    <w:rsid w:val="004F71D3"/>
    <w:rsid w:val="005040DE"/>
    <w:rsid w:val="00505047"/>
    <w:rsid w:val="00507DAB"/>
    <w:rsid w:val="00510CC9"/>
    <w:rsid w:val="00511940"/>
    <w:rsid w:val="00511EF6"/>
    <w:rsid w:val="00512505"/>
    <w:rsid w:val="00512E31"/>
    <w:rsid w:val="005133F1"/>
    <w:rsid w:val="00513D12"/>
    <w:rsid w:val="0051645F"/>
    <w:rsid w:val="0052201D"/>
    <w:rsid w:val="0052378D"/>
    <w:rsid w:val="0052606E"/>
    <w:rsid w:val="005263EE"/>
    <w:rsid w:val="005308BD"/>
    <w:rsid w:val="005308BF"/>
    <w:rsid w:val="00531D00"/>
    <w:rsid w:val="005324F7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3771"/>
    <w:rsid w:val="00594C53"/>
    <w:rsid w:val="00595561"/>
    <w:rsid w:val="0059669F"/>
    <w:rsid w:val="00597EE1"/>
    <w:rsid w:val="005A0808"/>
    <w:rsid w:val="005A29B8"/>
    <w:rsid w:val="005A38CB"/>
    <w:rsid w:val="005B04A3"/>
    <w:rsid w:val="005B1FEA"/>
    <w:rsid w:val="005B2069"/>
    <w:rsid w:val="005B2A00"/>
    <w:rsid w:val="005B2A09"/>
    <w:rsid w:val="005B3271"/>
    <w:rsid w:val="005B356F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17703"/>
    <w:rsid w:val="00622474"/>
    <w:rsid w:val="00622D61"/>
    <w:rsid w:val="00622E6C"/>
    <w:rsid w:val="00624461"/>
    <w:rsid w:val="00625088"/>
    <w:rsid w:val="0062541E"/>
    <w:rsid w:val="006269BB"/>
    <w:rsid w:val="00626E57"/>
    <w:rsid w:val="00632BA3"/>
    <w:rsid w:val="00632BEC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7E3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2577"/>
    <w:rsid w:val="006837DC"/>
    <w:rsid w:val="006841FC"/>
    <w:rsid w:val="006870E3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571A"/>
    <w:rsid w:val="006B64A3"/>
    <w:rsid w:val="006B7AFA"/>
    <w:rsid w:val="006C14CB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378E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2DEE"/>
    <w:rsid w:val="007435DC"/>
    <w:rsid w:val="00744BB7"/>
    <w:rsid w:val="0074788E"/>
    <w:rsid w:val="00747ADF"/>
    <w:rsid w:val="00750A8C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698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5A8B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2D38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078D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5BC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89A"/>
    <w:rsid w:val="008D1F90"/>
    <w:rsid w:val="008D224A"/>
    <w:rsid w:val="008D23D0"/>
    <w:rsid w:val="008D35FD"/>
    <w:rsid w:val="008D3ED5"/>
    <w:rsid w:val="008E158F"/>
    <w:rsid w:val="008E1CB0"/>
    <w:rsid w:val="008E232B"/>
    <w:rsid w:val="008E25AE"/>
    <w:rsid w:val="008E4456"/>
    <w:rsid w:val="008E495A"/>
    <w:rsid w:val="008E6B96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374D8"/>
    <w:rsid w:val="00940097"/>
    <w:rsid w:val="00940C4F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3E37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C4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475F4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0E97"/>
    <w:rsid w:val="00A61E88"/>
    <w:rsid w:val="00A64C3D"/>
    <w:rsid w:val="00A65193"/>
    <w:rsid w:val="00A65E03"/>
    <w:rsid w:val="00A66CCC"/>
    <w:rsid w:val="00A67B38"/>
    <w:rsid w:val="00A70153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63C"/>
    <w:rsid w:val="00A9580A"/>
    <w:rsid w:val="00A97E27"/>
    <w:rsid w:val="00AA0527"/>
    <w:rsid w:val="00AA1FFE"/>
    <w:rsid w:val="00AA2CDA"/>
    <w:rsid w:val="00AA6A21"/>
    <w:rsid w:val="00AA6A26"/>
    <w:rsid w:val="00AA6FEE"/>
    <w:rsid w:val="00AA7EBB"/>
    <w:rsid w:val="00AB0945"/>
    <w:rsid w:val="00AB1C4B"/>
    <w:rsid w:val="00AB4C39"/>
    <w:rsid w:val="00AB505E"/>
    <w:rsid w:val="00AB7195"/>
    <w:rsid w:val="00AC0210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0D60"/>
    <w:rsid w:val="00AD3598"/>
    <w:rsid w:val="00AD4DE9"/>
    <w:rsid w:val="00AD52A0"/>
    <w:rsid w:val="00AE1404"/>
    <w:rsid w:val="00AE1B50"/>
    <w:rsid w:val="00AE2CE9"/>
    <w:rsid w:val="00AE3899"/>
    <w:rsid w:val="00AE7BDC"/>
    <w:rsid w:val="00AF2248"/>
    <w:rsid w:val="00AF5C3C"/>
    <w:rsid w:val="00AF71B7"/>
    <w:rsid w:val="00AF7208"/>
    <w:rsid w:val="00AF7E4D"/>
    <w:rsid w:val="00B010B8"/>
    <w:rsid w:val="00B01DC4"/>
    <w:rsid w:val="00B024AB"/>
    <w:rsid w:val="00B0433F"/>
    <w:rsid w:val="00B04952"/>
    <w:rsid w:val="00B068DF"/>
    <w:rsid w:val="00B07190"/>
    <w:rsid w:val="00B1045C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5FC"/>
    <w:rsid w:val="00B65693"/>
    <w:rsid w:val="00B65C5B"/>
    <w:rsid w:val="00B66055"/>
    <w:rsid w:val="00B71096"/>
    <w:rsid w:val="00B72E7C"/>
    <w:rsid w:val="00B7336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4908"/>
    <w:rsid w:val="00BA6774"/>
    <w:rsid w:val="00BA7D6E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6D79"/>
    <w:rsid w:val="00BC7B5B"/>
    <w:rsid w:val="00BD1C51"/>
    <w:rsid w:val="00BD34B2"/>
    <w:rsid w:val="00BD4312"/>
    <w:rsid w:val="00BD499E"/>
    <w:rsid w:val="00BD634D"/>
    <w:rsid w:val="00BD705D"/>
    <w:rsid w:val="00BD70B0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063"/>
    <w:rsid w:val="00C409DF"/>
    <w:rsid w:val="00C4476E"/>
    <w:rsid w:val="00C44BE0"/>
    <w:rsid w:val="00C456AB"/>
    <w:rsid w:val="00C457BA"/>
    <w:rsid w:val="00C45857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33F2"/>
    <w:rsid w:val="00C84F91"/>
    <w:rsid w:val="00C85E6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C61"/>
    <w:rsid w:val="00CF0E1A"/>
    <w:rsid w:val="00CF22E0"/>
    <w:rsid w:val="00CF2F2E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D43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87A5C"/>
    <w:rsid w:val="00D9056F"/>
    <w:rsid w:val="00D90D2D"/>
    <w:rsid w:val="00D9111D"/>
    <w:rsid w:val="00D92C15"/>
    <w:rsid w:val="00D92DE0"/>
    <w:rsid w:val="00D92EF0"/>
    <w:rsid w:val="00D93495"/>
    <w:rsid w:val="00D93B1C"/>
    <w:rsid w:val="00D93C4A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0E8F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2DCF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513E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4655"/>
    <w:rsid w:val="00E15A59"/>
    <w:rsid w:val="00E172C1"/>
    <w:rsid w:val="00E173C6"/>
    <w:rsid w:val="00E20A19"/>
    <w:rsid w:val="00E23859"/>
    <w:rsid w:val="00E24555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4D00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3F"/>
    <w:rsid w:val="00F318A5"/>
    <w:rsid w:val="00F31E92"/>
    <w:rsid w:val="00F32CCE"/>
    <w:rsid w:val="00F3335E"/>
    <w:rsid w:val="00F364EA"/>
    <w:rsid w:val="00F37973"/>
    <w:rsid w:val="00F40B0E"/>
    <w:rsid w:val="00F41EEA"/>
    <w:rsid w:val="00F4441B"/>
    <w:rsid w:val="00F456C6"/>
    <w:rsid w:val="00F46279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B80"/>
    <w:rsid w:val="00FC22D8"/>
    <w:rsid w:val="00FC32A7"/>
    <w:rsid w:val="00FC77BE"/>
    <w:rsid w:val="00FC7F37"/>
    <w:rsid w:val="00FD1036"/>
    <w:rsid w:val="00FD13C6"/>
    <w:rsid w:val="00FD19ED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684B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4C7F4"/>
  <w15:docId w15:val="{1B58F786-21F0-4DA7-8223-CDCE4DD8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BA7D6E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semiHidden/>
    <w:rsid w:val="00BA7D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1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8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BDFAB-67FF-4B86-B8E8-C7B36ABA81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BC5014-FCDC-4189-BCA0-0006A2E93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F7D76-F6FC-4FEA-87F3-06A4C96D7A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5B72A51-66DD-4EF0-B947-54D0B83D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Введенский Сергей Сергеевич</cp:lastModifiedBy>
  <cp:revision>2</cp:revision>
  <cp:lastPrinted>2021-11-16T10:54:00Z</cp:lastPrinted>
  <dcterms:created xsi:type="dcterms:W3CDTF">2021-10-11T09:49:00Z</dcterms:created>
  <dcterms:modified xsi:type="dcterms:W3CDTF">2021-10-11T09:49:00Z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